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001D1E78"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BD070C">
          <w:rPr>
            <w:rFonts w:ascii="Cambria" w:hAnsi="Cambria" w:cs="Arial"/>
            <w:b/>
            <w:bCs/>
            <w:sz w:val="22"/>
            <w:szCs w:val="22"/>
          </w:rPr>
          <w:t xml:space="preserve"> ZG.270.4.2021</w:t>
        </w:r>
      </w:ins>
      <w:bookmarkStart w:id="1" w:name="_GoBack"/>
      <w:bookmarkEnd w:id="1"/>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Pigana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2BF2CD2F" w:rsidR="009A209A" w:rsidRDefault="009A209A" w:rsidP="009A209A">
      <w:pPr>
        <w:spacing w:before="120"/>
        <w:jc w:val="both"/>
        <w:rPr>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3"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r w:rsidR="00F31F43">
          <w:rPr>
            <w:rFonts w:ascii="Cambria" w:hAnsi="Cambria" w:cs="Arial"/>
            <w:sz w:val="22"/>
            <w:szCs w:val="22"/>
          </w:rPr>
          <w:t xml:space="preserve">, </w:t>
        </w:r>
      </w:ins>
      <w:del w:id="24"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5" w:author="Adam Malik" w:date="2021-11-06T20:47:00Z">
        <w:r w:rsidR="00F31F43">
          <w:rPr>
            <w:rFonts w:ascii="Cambria" w:hAnsi="Cambria"/>
            <w:sz w:val="22"/>
            <w:szCs w:val="22"/>
          </w:rPr>
          <w:t>ZG.270.4.2021</w:t>
        </w:r>
      </w:ins>
      <w:ins w:id="26" w:author="Adam Malik" w:date="2021-11-06T20:48:00Z">
        <w:r w:rsidR="00F31F43">
          <w:rPr>
            <w:rFonts w:ascii="Cambria" w:hAnsi="Cambria"/>
            <w:sz w:val="22"/>
            <w:szCs w:val="22"/>
          </w:rPr>
          <w:t xml:space="preserve"> </w:t>
        </w:r>
      </w:ins>
      <w:del w:id="27"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28" w:author="Adam Malik" w:date="2021-11-06T20:48:00Z">
        <w:r w:rsidDel="00F31F43">
          <w:rPr>
            <w:rFonts w:ascii="Cambria" w:hAnsi="Cambria" w:cs="Arial"/>
            <w:sz w:val="22"/>
            <w:szCs w:val="22"/>
          </w:rPr>
          <w:delText xml:space="preserve">_____________________ </w:delText>
        </w:r>
      </w:del>
      <w:ins w:id="29"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tekst jedn.: Dz. U. z 2021 r. poz. 1129 z późn.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RDefault="0056780A" w:rsidP="00225ACD">
      <w:pPr>
        <w:spacing w:before="120"/>
        <w:jc w:val="center"/>
        <w:rPr>
          <w:rFonts w:ascii="Cambria" w:hAnsi="Cambria" w:cs="Arial"/>
          <w:b/>
          <w:bCs/>
          <w:sz w:val="22"/>
          <w:szCs w:val="22"/>
        </w:rPr>
      </w:pPr>
    </w:p>
    <w:p w14:paraId="3422AC15" w14:textId="77777777" w:rsidR="0056780A" w:rsidRDefault="0056780A" w:rsidP="00225ACD">
      <w:pPr>
        <w:spacing w:before="120"/>
        <w:jc w:val="center"/>
        <w:rPr>
          <w:rFonts w:ascii="Cambria" w:hAnsi="Cambria" w:cs="Arial"/>
          <w:b/>
          <w:bCs/>
          <w:sz w:val="22"/>
          <w:szCs w:val="22"/>
        </w:rPr>
      </w:pPr>
    </w:p>
    <w:p w14:paraId="5A5149A6" w14:textId="77777777" w:rsidR="00092912" w:rsidRDefault="00092912" w:rsidP="00225ACD">
      <w:pPr>
        <w:spacing w:before="120"/>
        <w:jc w:val="center"/>
        <w:rPr>
          <w:rFonts w:ascii="Cambria" w:hAnsi="Cambria" w:cs="Arial"/>
          <w:b/>
          <w:sz w:val="22"/>
          <w:szCs w:val="22"/>
        </w:rPr>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77777777"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specyfikacji</w:t>
      </w:r>
      <w:r w:rsidRPr="00F31F43">
        <w:rPr>
          <w:rFonts w:ascii="Cambria" w:hAnsi="Cambria" w:cs="Arial"/>
          <w:sz w:val="22"/>
          <w:szCs w:val="22"/>
        </w:rPr>
        <w:t xml:space="preserve">i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30" w:name="_Hlk15289409"/>
      <w:r>
        <w:rPr>
          <w:rFonts w:ascii="Cambria" w:hAnsi="Cambria" w:cs="Arial"/>
          <w:sz w:val="22"/>
          <w:szCs w:val="22"/>
        </w:rPr>
        <w:t xml:space="preserve">Wskazane w SWZ ilości prac </w:t>
      </w:r>
      <w:bookmarkStart w:id="31" w:name="_Hlk15288716"/>
      <w:r>
        <w:rPr>
          <w:rFonts w:ascii="Cambria" w:hAnsi="Cambria" w:cs="Arial"/>
          <w:sz w:val="22"/>
          <w:szCs w:val="22"/>
        </w:rPr>
        <w:t>wchodzących w zakres Przedmiotu Umowy</w:t>
      </w:r>
      <w:bookmarkEnd w:id="31"/>
      <w:r>
        <w:rPr>
          <w:rFonts w:ascii="Cambria" w:hAnsi="Cambria" w:cs="Arial"/>
          <w:sz w:val="22"/>
          <w:szCs w:val="22"/>
        </w:rPr>
        <w:t xml:space="preserve"> (a wycenione przez Wykonawcę w kosztorysie ofertowym stanowiącym część Oferty)</w:t>
      </w:r>
      <w:bookmarkEnd w:id="30"/>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3" w:name="_Hlk15289075"/>
      <w:r>
        <w:rPr>
          <w:rFonts w:ascii="Cambria" w:hAnsi="Cambria" w:cs="Arial"/>
          <w:bCs/>
          <w:sz w:val="22"/>
          <w:szCs w:val="22"/>
          <w:lang w:eastAsia="en-US"/>
        </w:rPr>
        <w:t>lokalizacji (adresie leśnym) na Obszarze Realizacji Pakietu</w:t>
      </w:r>
      <w:bookmarkEnd w:id="3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2"/>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lastRenderedPageBreak/>
        <w:t>Wykonawca oświadcza, iż jest mu wiadome, że Zamawiający podlega procesowi certyfikacji według standardów określonych przez FSC (</w:t>
      </w:r>
      <w:r>
        <w:rPr>
          <w:rFonts w:ascii="Cambria" w:hAnsi="Cambria" w:cs="Arial"/>
          <w:i/>
          <w:iCs/>
          <w:sz w:val="22"/>
          <w:szCs w:val="22"/>
        </w:rPr>
        <w:t>Forest Stewardship Council</w:t>
      </w:r>
      <w:r>
        <w:rPr>
          <w:rFonts w:ascii="Cambria" w:hAnsi="Cambria" w:cs="Arial"/>
          <w:sz w:val="22"/>
          <w:szCs w:val="22"/>
        </w:rPr>
        <w:t xml:space="preserve">) oraz </w:t>
      </w:r>
      <w:r>
        <w:rPr>
          <w:rFonts w:ascii="Cambria" w:hAnsi="Cambria"/>
          <w:sz w:val="22"/>
          <w:szCs w:val="22"/>
        </w:rPr>
        <w:t>PEFC Council (</w:t>
      </w:r>
      <w:r>
        <w:rPr>
          <w:rFonts w:ascii="Cambria" w:hAnsi="Cambria"/>
          <w:i/>
          <w:iCs/>
          <w:sz w:val="22"/>
          <w:szCs w:val="22"/>
        </w:rPr>
        <w:t>Programme for the Endorsement of Forest Certification Schemes</w:t>
      </w:r>
      <w:r>
        <w:rPr>
          <w:rFonts w:ascii="Cambria" w:hAnsi="Cambria"/>
          <w:sz w:val="22"/>
          <w:szCs w:val="22"/>
        </w:rPr>
        <w:t>).</w:t>
      </w:r>
      <w:r>
        <w:rPr>
          <w:rFonts w:ascii="Cambria" w:hAnsi="Cambria" w:cs="Arial"/>
          <w:sz w:val="22"/>
          <w:szCs w:val="22"/>
        </w:rPr>
        <w:t xml:space="preserve"> Wykonawca zobowiązany jest do umożliwienia przeprowadzenia prac audytorom FSC (</w:t>
      </w:r>
      <w:r w:rsidRPr="001D1287">
        <w:rPr>
          <w:rFonts w:ascii="Cambria" w:hAnsi="Cambria" w:cs="Arial"/>
          <w:i/>
          <w:iCs/>
          <w:sz w:val="22"/>
          <w:szCs w:val="22"/>
        </w:rPr>
        <w:t>Forest Stewardship Council</w:t>
      </w:r>
      <w:r>
        <w:rPr>
          <w:rFonts w:ascii="Cambria" w:hAnsi="Cambria" w:cs="Arial"/>
          <w:sz w:val="22"/>
          <w:szCs w:val="22"/>
        </w:rPr>
        <w:t>) oraz PEFC Council (</w:t>
      </w:r>
      <w:r w:rsidRPr="001D1287">
        <w:rPr>
          <w:rFonts w:ascii="Cambria" w:hAnsi="Cambria" w:cs="Arial"/>
          <w:i/>
          <w:iCs/>
          <w:sz w:val="22"/>
          <w:szCs w:val="22"/>
        </w:rPr>
        <w:t>Programme for the Endorsement of Forest Certification Schemes</w:t>
      </w:r>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t>
      </w:r>
      <w:r>
        <w:rPr>
          <w:rFonts w:ascii="Cambria" w:hAnsi="Cambria" w:cs="Arial"/>
          <w:sz w:val="22"/>
          <w:szCs w:val="22"/>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34" w:author="Adam Malik" w:date="2021-11-06T20:49:00Z">
        <w:r w:rsidDel="0053350B">
          <w:rPr>
            <w:rFonts w:ascii="Cambria" w:hAnsi="Cambria" w:cs="Arial"/>
            <w:sz w:val="22"/>
            <w:szCs w:val="22"/>
          </w:rPr>
          <w:delText xml:space="preserve">_________ </w:delText>
        </w:r>
      </w:del>
      <w:ins w:id="35"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36"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lastRenderedPageBreak/>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lastRenderedPageBreak/>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lastRenderedPageBreak/>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lastRenderedPageBreak/>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autoSpaceDE w:val="0"/>
        <w:autoSpaceDN w:val="0"/>
        <w:adjustRightInd w:val="0"/>
        <w:spacing w:before="120"/>
        <w:ind w:left="567"/>
        <w:jc w:val="both"/>
        <w:rPr>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37" w:name="_Hlk16114577"/>
      <w:r>
        <w:rPr>
          <w:rFonts w:ascii="Cambria" w:hAnsi="Cambria" w:cs="Arial"/>
          <w:sz w:val="22"/>
          <w:szCs w:val="22"/>
        </w:rPr>
        <w:t>W przypadku, gdy przedmiotem Zlecenia będą prace z zakresu</w:t>
      </w:r>
      <w:r>
        <w:t xml:space="preserve"> </w:t>
      </w:r>
      <w:bookmarkStart w:id="38" w:name="_Hlk15294375"/>
      <w:r>
        <w:rPr>
          <w:rFonts w:ascii="Cambria" w:hAnsi="Cambria" w:cs="Arial"/>
          <w:sz w:val="22"/>
          <w:szCs w:val="22"/>
        </w:rPr>
        <w:t>pozyskania i zrywki drewna</w:t>
      </w:r>
      <w:bookmarkEnd w:id="38"/>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37"/>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pacing w:before="120"/>
        <w:ind w:left="1134" w:hanging="567"/>
        <w:jc w:val="both"/>
        <w:rPr>
          <w:rFonts w:ascii="Cambria" w:hAnsi="Cambria" w:cs="Arial"/>
          <w:sz w:val="22"/>
          <w:szCs w:val="22"/>
        </w:rPr>
      </w:pPr>
      <w:r>
        <w:rPr>
          <w:rFonts w:ascii="Cambria" w:hAnsi="Cambria" w:cs="Arial"/>
          <w:sz w:val="22"/>
          <w:szCs w:val="22"/>
        </w:rPr>
        <w:t>w przypadku prac z zakresu pozyskania drewna – Rejestrem Odebranego Drewna;</w:t>
      </w:r>
    </w:p>
    <w:p w14:paraId="78FF17DE" w14:textId="77777777" w:rsidR="0013110C" w:rsidRDefault="0013110C" w:rsidP="00225ACD">
      <w:pPr>
        <w:numPr>
          <w:ilvl w:val="0"/>
          <w:numId w:val="19"/>
        </w:numPr>
        <w:spacing w:before="120"/>
        <w:ind w:left="1134" w:hanging="567"/>
        <w:jc w:val="both"/>
        <w:rPr>
          <w:rFonts w:ascii="Cambria" w:hAnsi="Cambria" w:cs="Arial"/>
          <w:sz w:val="22"/>
          <w:szCs w:val="22"/>
        </w:rPr>
      </w:pPr>
      <w:r>
        <w:rPr>
          <w:rFonts w:ascii="Cambria" w:hAnsi="Cambria" w:cs="Arial"/>
          <w:sz w:val="22"/>
          <w:szCs w:val="22"/>
        </w:rPr>
        <w:lastRenderedPageBreak/>
        <w:t>w przypadku prac z zakresu zrywki drewna –Kwitem Zrywkowym, a w przypadku podwozu - Kwitem Podwozowym;</w:t>
      </w:r>
    </w:p>
    <w:p w14:paraId="6D4396B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będącymi podstawą do sporządzenia Protokołu Odbioru Robót.</w:t>
      </w:r>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z późn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rPr>
        <w:lastRenderedPageBreak/>
        <w:t xml:space="preserve">ustrukturyzowana faktura elektroniczna winna zawierać elementy, o których mowa w 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9"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późn. zm.</w:t>
      </w:r>
      <w:bookmarkEnd w:id="39"/>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z późn.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2020</w:t>
      </w:r>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r w:rsidR="004C0F42" w:rsidRPr="004C0F42">
        <w:rPr>
          <w:rFonts w:ascii="Cambria" w:hAnsi="Cambria" w:cs="Arial"/>
          <w:bCs/>
          <w:sz w:val="22"/>
          <w:szCs w:val="22"/>
        </w:rPr>
        <w:t>1896</w:t>
      </w:r>
      <w:r w:rsidR="004C0F42">
        <w:rPr>
          <w:rFonts w:ascii="Cambria" w:hAnsi="Cambria" w:cs="Arial"/>
          <w:bCs/>
          <w:sz w:val="22"/>
          <w:szCs w:val="22"/>
        </w:rPr>
        <w:t xml:space="preserve"> </w:t>
      </w:r>
      <w:r>
        <w:rPr>
          <w:rFonts w:ascii="Cambria" w:hAnsi="Cambria" w:cs="Arial"/>
          <w:bCs/>
          <w:sz w:val="22"/>
          <w:szCs w:val="22"/>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z późn.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późn.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40" w:name="_Toc68356757"/>
      <w:r>
        <w:rPr>
          <w:rFonts w:ascii="Cambria" w:hAnsi="Cambria" w:cs="Arial"/>
          <w:b/>
          <w:bCs/>
          <w:kern w:val="32"/>
          <w:sz w:val="22"/>
          <w:szCs w:val="22"/>
        </w:rPr>
        <w:br/>
        <w:t>Kary umowne</w:t>
      </w:r>
      <w:bookmarkEnd w:id="40"/>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41"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4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4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42"/>
    <w:bookmarkEnd w:id="4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44" w:name="_Hlk81415788"/>
      <w:r>
        <w:rPr>
          <w:rFonts w:ascii="Cambria" w:hAnsi="Cambria" w:cs="Arial"/>
          <w:sz w:val="22"/>
          <w:szCs w:val="22"/>
          <w:lang w:eastAsia="pl-PL"/>
        </w:rPr>
        <w:t xml:space="preserve">każdy przypadek braku środków ochrony indywidualnej </w:t>
      </w:r>
      <w:bookmarkEnd w:id="4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4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4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46" w:name="_Toc68356761"/>
      <w:r>
        <w:rPr>
          <w:rFonts w:ascii="Cambria" w:hAnsi="Cambria" w:cs="Arial"/>
          <w:b/>
          <w:sz w:val="22"/>
          <w:szCs w:val="22"/>
        </w:rPr>
        <w:br/>
        <w:t>Ubezpieczenia</w:t>
      </w:r>
      <w:bookmarkEnd w:id="46"/>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47" w:author="Adam Malik" w:date="2021-11-06T20:50:00Z">
        <w:r w:rsidDel="00D12FC3">
          <w:rPr>
            <w:rFonts w:ascii="Cambria" w:hAnsi="Cambria" w:cs="Arial"/>
            <w:sz w:val="22"/>
            <w:szCs w:val="22"/>
          </w:rPr>
          <w:delText xml:space="preserve">_________________________ </w:delText>
        </w:r>
      </w:del>
      <w:ins w:id="48"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9" w:name="_Hlk43745153"/>
      <w:r>
        <w:rPr>
          <w:rFonts w:ascii="Cambria" w:hAnsi="Cambria" w:cs="Arial"/>
          <w:sz w:val="22"/>
          <w:szCs w:val="22"/>
        </w:rPr>
        <w:t>Zmiana nie może pociągnąć za sobą zwiększenia wynagrodzenia należnego Wykonawcy</w:t>
      </w:r>
      <w:bookmarkEnd w:id="49"/>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77777777"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color w:val="000000"/>
          <w:sz w:val="22"/>
          <w:szCs w:val="22"/>
        </w:rPr>
        <w:br w:type="page"/>
      </w:r>
      <w:r>
        <w:rPr>
          <w:rFonts w:ascii="Cambria" w:hAnsi="Cambria" w:cs="Arial"/>
          <w:b/>
          <w:color w:val="000000"/>
          <w:sz w:val="22"/>
          <w:szCs w:val="22"/>
        </w:rPr>
        <w:lastRenderedPageBreak/>
        <w:t xml:space="preserve">Załącznik nr 1 do Umowy </w:t>
      </w:r>
    </w:p>
    <w:p w14:paraId="3A37FA81" w14:textId="77777777" w:rsidR="0013110C" w:rsidRDefault="0013110C" w:rsidP="00225ACD">
      <w:pPr>
        <w:tabs>
          <w:tab w:val="left" w:pos="1134"/>
        </w:tabs>
        <w:spacing w:before="120"/>
        <w:jc w:val="center"/>
        <w:rPr>
          <w:rFonts w:ascii="Cambria" w:hAnsi="Cambria" w:cs="Arial"/>
          <w:b/>
          <w:color w:val="000000"/>
          <w:sz w:val="22"/>
          <w:szCs w:val="22"/>
        </w:rPr>
      </w:pPr>
    </w:p>
    <w:p w14:paraId="10920B32" w14:textId="77777777" w:rsidR="0013110C" w:rsidRDefault="0013110C" w:rsidP="00225ACD">
      <w:pPr>
        <w:tabs>
          <w:tab w:val="left" w:pos="1134"/>
        </w:tabs>
        <w:spacing w:before="120"/>
        <w:jc w:val="center"/>
        <w:rPr>
          <w:rFonts w:ascii="Cambria" w:hAnsi="Cambria" w:cs="Arial"/>
          <w:b/>
          <w:color w:val="000000"/>
          <w:sz w:val="22"/>
          <w:szCs w:val="22"/>
        </w:rPr>
      </w:pPr>
      <w:r>
        <w:rPr>
          <w:rFonts w:ascii="Cambria" w:hAnsi="Cambria" w:cs="Arial"/>
          <w:b/>
          <w:color w:val="000000"/>
          <w:sz w:val="22"/>
          <w:szCs w:val="22"/>
        </w:rPr>
        <w:t>SWZ (wraz ze wszystkimi załącznikami)</w:t>
      </w:r>
    </w:p>
    <w:p w14:paraId="4DC438F5" w14:textId="77777777" w:rsidR="0013110C" w:rsidRDefault="0013110C" w:rsidP="00225ACD">
      <w:pPr>
        <w:tabs>
          <w:tab w:val="left" w:pos="1134"/>
        </w:tabs>
        <w:spacing w:before="120"/>
        <w:jc w:val="center"/>
        <w:rPr>
          <w:rFonts w:ascii="Cambria" w:hAnsi="Cambria" w:cs="Arial"/>
          <w:b/>
          <w:color w:val="000000"/>
          <w:sz w:val="22"/>
          <w:szCs w:val="22"/>
        </w:rPr>
      </w:pPr>
    </w:p>
    <w:p w14:paraId="7BC9E6E4" w14:textId="77777777"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color w:val="000000"/>
          <w:sz w:val="22"/>
          <w:szCs w:val="22"/>
        </w:rPr>
        <w:br w:type="page"/>
      </w:r>
      <w:r>
        <w:rPr>
          <w:rFonts w:ascii="Cambria" w:hAnsi="Cambria" w:cs="Arial"/>
          <w:b/>
          <w:color w:val="000000"/>
          <w:sz w:val="22"/>
          <w:szCs w:val="22"/>
        </w:rPr>
        <w:lastRenderedPageBreak/>
        <w:t xml:space="preserve">Załącznik nr 2 do Umowy  </w:t>
      </w:r>
    </w:p>
    <w:p w14:paraId="0BABBB82" w14:textId="77777777" w:rsidR="0013110C" w:rsidRDefault="0013110C" w:rsidP="00225ACD">
      <w:pPr>
        <w:tabs>
          <w:tab w:val="left" w:pos="1134"/>
        </w:tabs>
        <w:spacing w:before="120"/>
        <w:jc w:val="center"/>
        <w:rPr>
          <w:rFonts w:ascii="Cambria" w:hAnsi="Cambria" w:cs="Arial"/>
          <w:b/>
          <w:color w:val="000000"/>
          <w:sz w:val="22"/>
          <w:szCs w:val="22"/>
        </w:rPr>
      </w:pPr>
    </w:p>
    <w:p w14:paraId="5645154F" w14:textId="77777777" w:rsidR="0013110C" w:rsidRDefault="0013110C" w:rsidP="00225ACD">
      <w:pPr>
        <w:tabs>
          <w:tab w:val="left" w:pos="1134"/>
        </w:tabs>
        <w:spacing w:before="120"/>
        <w:jc w:val="center"/>
        <w:rPr>
          <w:rFonts w:ascii="Cambria" w:hAnsi="Cambria" w:cs="Arial"/>
          <w:b/>
          <w:color w:val="000000"/>
          <w:sz w:val="22"/>
          <w:szCs w:val="22"/>
        </w:rPr>
      </w:pPr>
      <w:r>
        <w:rPr>
          <w:rFonts w:ascii="Cambria" w:hAnsi="Cambria" w:cs="Arial"/>
          <w:b/>
          <w:color w:val="000000"/>
          <w:sz w:val="22"/>
          <w:szCs w:val="22"/>
        </w:rPr>
        <w:t>Wykaz zagrożeń występujących na Obszarze Realizacji Pakietu</w:t>
      </w:r>
      <w:r>
        <w:rPr>
          <w:rFonts w:ascii="Cambria" w:hAnsi="Cambria" w:cs="Arial"/>
          <w:b/>
          <w:color w:val="000000"/>
          <w:sz w:val="22"/>
          <w:szCs w:val="22"/>
        </w:rPr>
        <w:br/>
        <w:t>(terenie, na którym realizowany jest Przedmiot  Umowy)</w:t>
      </w:r>
    </w:p>
    <w:p w14:paraId="334F628C" w14:textId="77777777" w:rsidR="0013110C" w:rsidRDefault="0013110C" w:rsidP="00225ACD">
      <w:pPr>
        <w:tabs>
          <w:tab w:val="left" w:pos="1134"/>
        </w:tabs>
        <w:spacing w:before="120"/>
        <w:jc w:val="center"/>
        <w:rPr>
          <w:rFonts w:ascii="Cambria" w:hAnsi="Cambria" w:cs="Arial"/>
          <w:color w:val="000000"/>
          <w:sz w:val="22"/>
          <w:szCs w:val="22"/>
        </w:rPr>
      </w:pPr>
    </w:p>
    <w:p w14:paraId="07846F74" w14:textId="77777777"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color w:val="000000"/>
          <w:sz w:val="22"/>
          <w:szCs w:val="22"/>
        </w:rPr>
        <w:br w:type="page"/>
      </w:r>
      <w:r>
        <w:rPr>
          <w:rFonts w:ascii="Cambria" w:hAnsi="Cambria" w:cs="Arial"/>
          <w:b/>
          <w:color w:val="000000"/>
          <w:sz w:val="22"/>
          <w:szCs w:val="22"/>
        </w:rPr>
        <w:lastRenderedPageBreak/>
        <w:t xml:space="preserve">Załącznik nr 3 do Umowy </w:t>
      </w:r>
    </w:p>
    <w:p w14:paraId="7EB45967" w14:textId="77777777" w:rsidR="0013110C" w:rsidRDefault="0013110C" w:rsidP="00225ACD">
      <w:pPr>
        <w:tabs>
          <w:tab w:val="left" w:pos="1134"/>
        </w:tabs>
        <w:spacing w:before="120"/>
        <w:jc w:val="both"/>
        <w:rPr>
          <w:rFonts w:ascii="Cambria" w:hAnsi="Cambria" w:cs="Arial"/>
          <w:b/>
          <w:color w:val="000000"/>
          <w:sz w:val="22"/>
          <w:szCs w:val="22"/>
        </w:rPr>
      </w:pPr>
    </w:p>
    <w:p w14:paraId="67D6C152" w14:textId="77777777" w:rsidR="0013110C" w:rsidRDefault="0013110C" w:rsidP="00225ACD">
      <w:pPr>
        <w:tabs>
          <w:tab w:val="left" w:pos="1134"/>
        </w:tabs>
        <w:spacing w:before="120"/>
        <w:jc w:val="center"/>
        <w:rPr>
          <w:rFonts w:ascii="Cambria" w:hAnsi="Cambria" w:cs="Arial"/>
          <w:b/>
          <w:color w:val="000000"/>
          <w:sz w:val="22"/>
          <w:szCs w:val="22"/>
        </w:rPr>
      </w:pPr>
      <w:r>
        <w:rPr>
          <w:rFonts w:ascii="Cambria" w:hAnsi="Cambria" w:cs="Arial"/>
          <w:b/>
          <w:color w:val="000000"/>
          <w:sz w:val="22"/>
          <w:szCs w:val="22"/>
        </w:rPr>
        <w:t>Oferta</w:t>
      </w:r>
    </w:p>
    <w:p w14:paraId="34C35F33" w14:textId="77777777" w:rsidR="0013110C" w:rsidRDefault="0013110C" w:rsidP="00225ACD">
      <w:pPr>
        <w:tabs>
          <w:tab w:val="left" w:pos="1134"/>
        </w:tabs>
        <w:spacing w:before="120"/>
        <w:jc w:val="center"/>
        <w:rPr>
          <w:rFonts w:ascii="Cambria" w:hAnsi="Cambria" w:cs="Arial"/>
          <w:b/>
          <w:color w:val="000000"/>
          <w:sz w:val="22"/>
          <w:szCs w:val="22"/>
        </w:rPr>
      </w:pPr>
    </w:p>
    <w:p w14:paraId="4627FD65" w14:textId="77777777"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color w:val="000000"/>
          <w:sz w:val="22"/>
          <w:szCs w:val="22"/>
        </w:rPr>
        <w:br w:type="page"/>
      </w:r>
      <w:r>
        <w:rPr>
          <w:rFonts w:ascii="Cambria" w:hAnsi="Cambria" w:cs="Arial"/>
          <w:b/>
          <w:color w:val="000000"/>
          <w:sz w:val="22"/>
          <w:szCs w:val="22"/>
        </w:rPr>
        <w:lastRenderedPageBreak/>
        <w:t>Załącznik nr 4 do Umowy</w:t>
      </w:r>
    </w:p>
    <w:p w14:paraId="0730EBAE" w14:textId="77777777" w:rsidR="0013110C" w:rsidRDefault="0013110C" w:rsidP="00225ACD">
      <w:pPr>
        <w:tabs>
          <w:tab w:val="left" w:pos="1134"/>
        </w:tabs>
        <w:spacing w:before="120"/>
        <w:jc w:val="both"/>
        <w:rPr>
          <w:rFonts w:ascii="Cambria" w:hAnsi="Cambria" w:cs="Arial"/>
          <w:b/>
          <w:color w:val="000000"/>
          <w:sz w:val="22"/>
          <w:szCs w:val="22"/>
        </w:rPr>
      </w:pPr>
    </w:p>
    <w:p w14:paraId="7ACE1978" w14:textId="77777777" w:rsidR="0013110C" w:rsidRDefault="0013110C" w:rsidP="00225ACD">
      <w:pPr>
        <w:tabs>
          <w:tab w:val="left" w:pos="1134"/>
        </w:tabs>
        <w:spacing w:before="120"/>
        <w:jc w:val="center"/>
        <w:rPr>
          <w:rFonts w:ascii="Cambria" w:hAnsi="Cambria" w:cs="Arial"/>
          <w:b/>
          <w:color w:val="000000"/>
          <w:sz w:val="22"/>
          <w:szCs w:val="22"/>
        </w:rPr>
      </w:pPr>
      <w:r>
        <w:rPr>
          <w:rFonts w:ascii="Cambria" w:hAnsi="Cambria" w:cs="Arial"/>
          <w:b/>
          <w:color w:val="000000"/>
          <w:sz w:val="22"/>
          <w:szCs w:val="22"/>
        </w:rPr>
        <w:t>Ramowy Harmonogram Realizacji Przedmiotu Umowy</w:t>
      </w:r>
    </w:p>
    <w:p w14:paraId="4FB417B0" w14:textId="77777777"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b/>
          <w:color w:val="000000"/>
          <w:sz w:val="22"/>
          <w:szCs w:val="22"/>
        </w:rPr>
        <w:br w:type="page"/>
      </w:r>
      <w:r>
        <w:rPr>
          <w:rFonts w:ascii="Cambria" w:hAnsi="Cambria" w:cs="Arial"/>
          <w:b/>
          <w:color w:val="000000"/>
          <w:sz w:val="22"/>
          <w:szCs w:val="22"/>
        </w:rPr>
        <w:lastRenderedPageBreak/>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RDefault="0013110C" w:rsidP="00225ACD">
      <w:pPr>
        <w:tabs>
          <w:tab w:val="left" w:pos="1134"/>
        </w:tabs>
        <w:spacing w:before="120"/>
        <w:jc w:val="center"/>
        <w:rPr>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RDefault="0013110C" w:rsidP="00225ACD">
      <w:pPr>
        <w:tabs>
          <w:tab w:val="left" w:pos="1134"/>
        </w:tabs>
        <w:spacing w:before="120"/>
        <w:jc w:val="both"/>
        <w:rPr>
          <w:rFonts w:ascii="Cambria" w:hAnsi="Cambria" w:cs="Arial"/>
          <w:b/>
          <w:color w:val="000000"/>
          <w:sz w:val="22"/>
          <w:szCs w:val="22"/>
        </w:rPr>
      </w:pPr>
    </w:p>
    <w:p w14:paraId="29B1CF66" w14:textId="77777777" w:rsidR="0013110C" w:rsidRDefault="0013110C" w:rsidP="00225ACD">
      <w:pPr>
        <w:tabs>
          <w:tab w:val="left" w:pos="1134"/>
        </w:tabs>
        <w:spacing w:before="120"/>
        <w:jc w:val="both"/>
        <w:rPr>
          <w:rFonts w:ascii="Cambria" w:hAnsi="Cambria" w:cs="Arial"/>
          <w:color w:val="000000"/>
          <w:sz w:val="22"/>
          <w:szCs w:val="22"/>
        </w:rPr>
      </w:pPr>
    </w:p>
    <w:p w14:paraId="256E42FF" w14:textId="77777777" w:rsidR="0013110C" w:rsidRDefault="0013110C" w:rsidP="00225ACD">
      <w:pPr>
        <w:tabs>
          <w:tab w:val="left" w:pos="1134"/>
        </w:tabs>
        <w:spacing w:before="120"/>
        <w:jc w:val="both"/>
        <w:rPr>
          <w:rFonts w:ascii="Cambria" w:hAnsi="Cambria" w:cs="Arial"/>
          <w:color w:val="000000"/>
          <w:sz w:val="22"/>
          <w:szCs w:val="22"/>
        </w:rPr>
      </w:pPr>
      <w:r>
        <w:rPr>
          <w:rFonts w:ascii="Cambria" w:hAnsi="Cambria" w:cs="Arial"/>
          <w:color w:val="000000"/>
          <w:sz w:val="22"/>
          <w:szCs w:val="22"/>
        </w:rPr>
        <w:br w:type="page"/>
      </w:r>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b/>
          <w:color w:val="000000"/>
          <w:sz w:val="22"/>
          <w:szCs w:val="22"/>
        </w:rPr>
        <w:br w:type="page"/>
      </w:r>
      <w:r w:rsidR="00604DD0">
        <w:rPr>
          <w:noProof/>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pacing w:before="120"/>
        <w:rPr>
          <w:rFonts w:ascii="Cambria" w:hAnsi="Cambria" w:cs="Arial"/>
          <w:b/>
          <w:color w:val="000000"/>
          <w:sz w:val="22"/>
          <w:szCs w:val="22"/>
        </w:rPr>
      </w:pPr>
      <w:r>
        <w:rPr>
          <w:rFonts w:ascii="Cambria" w:hAnsi="Cambria" w:cs="Arial"/>
          <w:b/>
          <w:color w:val="000000"/>
          <w:sz w:val="22"/>
          <w:szCs w:val="22"/>
        </w:rPr>
        <w:br w:type="page"/>
      </w:r>
      <w:r w:rsidR="00604DD0">
        <w:rPr>
          <w:noProof/>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77777777" w:rsidR="0013110C" w:rsidRDefault="0013110C" w:rsidP="00225ACD">
      <w:pPr>
        <w:tabs>
          <w:tab w:val="left" w:pos="1134"/>
        </w:tabs>
        <w:spacing w:before="120"/>
        <w:jc w:val="right"/>
        <w:rPr>
          <w:rFonts w:ascii="Cambria" w:hAnsi="Cambria" w:cs="Arial"/>
          <w:b/>
          <w:color w:val="000000"/>
          <w:sz w:val="22"/>
          <w:szCs w:val="22"/>
        </w:rPr>
      </w:pPr>
      <w:r>
        <w:rPr>
          <w:rFonts w:ascii="Cambria" w:hAnsi="Cambria" w:cs="Arial"/>
          <w:b/>
          <w:color w:val="000000"/>
          <w:sz w:val="22"/>
          <w:szCs w:val="22"/>
        </w:rPr>
        <w:br w:type="page"/>
      </w:r>
      <w:r>
        <w:rPr>
          <w:rFonts w:ascii="Cambria" w:hAnsi="Cambria" w:cs="Arial"/>
          <w:b/>
          <w:color w:val="000000"/>
          <w:sz w:val="22"/>
          <w:szCs w:val="22"/>
        </w:rPr>
        <w:lastRenderedPageBreak/>
        <w:t>Załącznik nr 6 do Umowy</w:t>
      </w:r>
    </w:p>
    <w:p w14:paraId="2043B560" w14:textId="77777777" w:rsidR="0013110C" w:rsidRDefault="0013110C" w:rsidP="00225ACD">
      <w:pPr>
        <w:tabs>
          <w:tab w:val="left" w:pos="1134"/>
        </w:tabs>
        <w:spacing w:before="120"/>
        <w:jc w:val="center"/>
        <w:rPr>
          <w:rFonts w:ascii="Cambria" w:hAnsi="Cambria" w:cs="Arial"/>
          <w:b/>
          <w:color w:val="000000"/>
          <w:sz w:val="22"/>
          <w:szCs w:val="22"/>
        </w:rPr>
      </w:pPr>
    </w:p>
    <w:p w14:paraId="6091F060" w14:textId="77777777" w:rsidR="0013110C" w:rsidRDefault="0013110C" w:rsidP="00225ACD">
      <w:pPr>
        <w:tabs>
          <w:tab w:val="left" w:pos="1134"/>
        </w:tabs>
        <w:spacing w:before="120"/>
        <w:jc w:val="center"/>
        <w:rPr>
          <w:rFonts w:ascii="Cambria" w:hAnsi="Cambria" w:cs="Arial"/>
          <w:b/>
          <w:color w:val="000000"/>
          <w:sz w:val="22"/>
          <w:szCs w:val="22"/>
        </w:rPr>
      </w:pPr>
      <w:r>
        <w:rPr>
          <w:rFonts w:ascii="Cambria" w:hAnsi="Cambria" w:cs="Arial"/>
          <w:b/>
          <w:color w:val="000000"/>
          <w:sz w:val="22"/>
          <w:szCs w:val="22"/>
        </w:rPr>
        <w:t>Wzór Protokołu Zwrotu Powierzchni</w:t>
      </w:r>
    </w:p>
    <w:p w14:paraId="59BF7E2C" w14:textId="77777777" w:rsidR="0013110C" w:rsidRDefault="0013110C" w:rsidP="00225ACD">
      <w:pPr>
        <w:tabs>
          <w:tab w:val="left" w:pos="1134"/>
        </w:tabs>
        <w:spacing w:before="120"/>
        <w:jc w:val="center"/>
        <w:rPr>
          <w:rFonts w:ascii="Cambria" w:hAnsi="Cambria" w:cs="Arial"/>
          <w:b/>
          <w:color w:val="000000"/>
          <w:sz w:val="22"/>
          <w:szCs w:val="22"/>
        </w:rPr>
      </w:pPr>
    </w:p>
    <w:p w14:paraId="22583C06" w14:textId="77777777" w:rsidR="0013110C" w:rsidRDefault="0013110C" w:rsidP="00225ACD">
      <w:pPr>
        <w:tabs>
          <w:tab w:val="left" w:pos="1134"/>
        </w:tabs>
        <w:spacing w:before="120"/>
        <w:jc w:val="center"/>
        <w:rPr>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1F605E26" w:rsidR="0013110C" w:rsidRDefault="0013110C" w:rsidP="00225ACD">
      <w:pPr>
        <w:tabs>
          <w:tab w:val="left" w:pos="1134"/>
        </w:tabs>
        <w:spacing w:before="120"/>
        <w:ind w:left="1134" w:hanging="1134"/>
        <w:jc w:val="both"/>
        <w:rPr>
          <w:rFonts w:ascii="Cambria" w:hAnsi="Cambria" w:cs="Arial"/>
          <w:bCs/>
          <w:sz w:val="22"/>
          <w:szCs w:val="22"/>
        </w:rPr>
      </w:pPr>
      <w:r>
        <w:rPr>
          <w:rFonts w:ascii="Cambria" w:hAnsi="Cambria" w:cs="Arial"/>
          <w:color w:val="000000"/>
          <w:sz w:val="22"/>
          <w:szCs w:val="22"/>
        </w:rPr>
        <w:br w:type="page"/>
      </w:r>
      <w:r w:rsidR="00604DD0">
        <w:rPr>
          <w:rFonts w:ascii="Cambria" w:hAnsi="Cambria" w:cs="Arial"/>
          <w:noProof/>
          <w:color w:val="000000"/>
          <w:sz w:val="22"/>
          <w:szCs w:val="22"/>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7A1DF" w14:textId="77777777" w:rsidR="00E621AA" w:rsidRDefault="00E621AA">
      <w:r>
        <w:separator/>
      </w:r>
    </w:p>
  </w:endnote>
  <w:endnote w:type="continuationSeparator" w:id="0">
    <w:p w14:paraId="08343881" w14:textId="77777777" w:rsidR="00E621AA" w:rsidRDefault="00E6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7999B0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D070C">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8362C" w14:textId="77777777" w:rsidR="00E621AA" w:rsidRDefault="00E621AA">
      <w:r>
        <w:separator/>
      </w:r>
    </w:p>
  </w:footnote>
  <w:footnote w:type="continuationSeparator" w:id="0">
    <w:p w14:paraId="04613847" w14:textId="77777777" w:rsidR="00E621AA" w:rsidRDefault="00E62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69311-71BF-476E-B508-9176C0AC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8956</Words>
  <Characters>53739</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2021-11-12T11:17:00Z</dcterms:created>
  <dcterms:modified xsi:type="dcterms:W3CDTF">2021-11-12T11:17:00Z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